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BD" w:rsidRDefault="000021F8">
      <w:r>
        <w:rPr>
          <w:noProof/>
        </w:rPr>
        <w:drawing>
          <wp:anchor distT="0" distB="0" distL="114300" distR="114300" simplePos="0" relativeHeight="251663360" behindDoc="1" locked="0" layoutInCell="1" allowOverlap="1" wp14:anchorId="65EE4453" wp14:editId="00C0051D">
            <wp:simplePos x="0" y="0"/>
            <wp:positionH relativeFrom="column">
              <wp:posOffset>7852410</wp:posOffset>
            </wp:positionH>
            <wp:positionV relativeFrom="paragraph">
              <wp:posOffset>-110490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1E69">
        <w:rPr>
          <w:rFonts w:ascii="MetaNormal-Roman" w:hAnsi="MetaNormal-Roman"/>
          <w:noProof/>
        </w:rPr>
        <w:drawing>
          <wp:anchor distT="0" distB="0" distL="114300" distR="114300" simplePos="0" relativeHeight="251661312" behindDoc="0" locked="0" layoutInCell="1" allowOverlap="1" wp14:anchorId="0DBACAEC" wp14:editId="5207704A">
            <wp:simplePos x="0" y="0"/>
            <wp:positionH relativeFrom="column">
              <wp:posOffset>3948430</wp:posOffset>
            </wp:positionH>
            <wp:positionV relativeFrom="paragraph">
              <wp:posOffset>-247650</wp:posOffset>
            </wp:positionV>
            <wp:extent cx="1226820" cy="755015"/>
            <wp:effectExtent l="0" t="0" r="0" b="6985"/>
            <wp:wrapNone/>
            <wp:docPr id="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75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744CBE89" wp14:editId="3F3673C0">
            <wp:simplePos x="0" y="0"/>
            <wp:positionH relativeFrom="column">
              <wp:posOffset>243205</wp:posOffset>
            </wp:positionH>
            <wp:positionV relativeFrom="paragraph">
              <wp:posOffset>-111125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A81E69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770188" w:rsidRPr="00C05D70" w:rsidTr="00A81E69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770188" w:rsidP="00A81E69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FC600A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FC600A" w:rsidRPr="006B6DB5">
              <w:rPr>
                <w:rFonts w:ascii="Arial" w:hAnsi="Arial" w:cs="Arial"/>
                <w:b/>
                <w:bCs/>
                <w:sz w:val="19"/>
                <w:szCs w:val="19"/>
              </w:rPr>
              <w:t>Zvýšenie atraktivity a prepravnej kapacity nemotorovej dopravy (predov</w:t>
            </w:r>
            <w:r w:rsidR="00281C79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šetkým cyklistickej dopravy) </w:t>
            </w:r>
            <w:r w:rsidR="00281C79">
              <w:rPr>
                <w:rFonts w:ascii="Arial" w:hAnsi="Arial" w:cs="Arial"/>
                <w:b/>
                <w:bCs/>
                <w:sz w:val="19"/>
                <w:szCs w:val="19"/>
              </w:rPr>
              <w:br/>
              <w:t xml:space="preserve">na </w:t>
            </w:r>
            <w:r w:rsidR="00FC600A" w:rsidRPr="006B6DB5">
              <w:rPr>
                <w:rFonts w:ascii="Arial" w:hAnsi="Arial" w:cs="Arial"/>
                <w:b/>
                <w:bCs/>
                <w:sz w:val="19"/>
                <w:szCs w:val="19"/>
              </w:rPr>
              <w:t>celkovom počte prepravených osôb</w:t>
            </w:r>
            <w:r w:rsidR="00FC600A"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281C79" w:rsidRDefault="00281C79" w:rsidP="00A81E69">
      <w:pPr>
        <w:spacing w:after="0" w:line="240" w:lineRule="auto"/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A81E69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A81E69" w:rsidRDefault="00B10736" w:rsidP="00A81E69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0736" w:rsidRPr="00C05D70" w:rsidRDefault="008C4829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619104889"/>
                <w:placeholder>
                  <w:docPart w:val="FB78F2ADB2FC4DE79FFE442502AB3DC9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Národnou stratégiou rozvoja cyklistickej dopravy a cykloturistiky v Slovenskej republike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A81E69" w:rsidRDefault="00B10736" w:rsidP="00A81E69">
            <w:pPr>
              <w:rPr>
                <w:spacing w:val="-2"/>
              </w:rPr>
            </w:pPr>
            <w:r w:rsidRPr="002F202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0736" w:rsidRPr="00C05D70" w:rsidRDefault="008C4829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19644683"/>
                <w:placeholder>
                  <w:docPart w:val="6DF00A9A64E54D69A0AD4BB94AC0BD32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2F202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8250428"/>
            <w:placeholder>
              <w:docPart w:val="F8613788C3AB4C428365D60407D77E79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Plánom udržateľnej mobility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2F202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8445505"/>
            <w:placeholder>
              <w:docPart w:val="5388E611CBF44D1F891924ED5B29245E"/>
            </w:placeholder>
            <w:showingPlcHdr/>
            <w:comboBox>
              <w:listItem w:displayText="nie (0)" w:value="nie (0)"/>
              <w:listItem w:displayText="áno (1)" w:value="áno (1)"/>
              <w:listItem w:displayText="N/A" w:value="N/A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zvýšeniu podielu cyklistickej dopravy na celkovej deľbe prepravnej práce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405998184"/>
            <w:placeholder>
              <w:docPart w:val="49BDA62D2D154980981DECF5EFCFE0A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1.6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horizon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tálnym princípom nediskriminácia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3D05DC">
              <w:rPr>
                <w:rFonts w:ascii="Arial" w:hAnsi="Arial" w:cs="Arial"/>
                <w:sz w:val="19"/>
                <w:szCs w:val="19"/>
              </w:rPr>
              <w:t>Príspevok navrhovaného projektu k cieľom a výsledkom IROP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3D05DC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86529676"/>
            <w:placeholder>
              <w:docPart w:val="C208CECFB0D94FEDBF5BEF46D55205D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49834380"/>
            <w:placeholder>
              <w:docPart w:val="A6503E80D2684DC9A3D793B18D0775E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377E59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0278478"/>
            <w:placeholder>
              <w:docPart w:val="C5C271D7AF0A4E89A6799F6F8B1087A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B10736" w:rsidRDefault="00B10736" w:rsidP="00AE6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B10736" w:rsidRPr="005D230B" w:rsidRDefault="00B10736" w:rsidP="00A81E6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10736" w:rsidRPr="007D4DD4" w:rsidRDefault="00B10736" w:rsidP="00A81E6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790180628"/>
            <w:placeholder>
              <w:docPart w:val="63D9B3D67CF84428B7BF9578E661C49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B10736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0A303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980470" w:rsidRPr="00C05D70" w:rsidRDefault="00980470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980470" w:rsidRPr="00C05D70" w:rsidRDefault="00980470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2C55B3" w:rsidRDefault="0041095F" w:rsidP="002C55B3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77D45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77D45">
              <w:t>.</w:t>
            </w:r>
            <w:r w:rsidR="002C55B3">
              <w:t xml:space="preserve"> </w:t>
            </w:r>
            <w:r w:rsidR="002C55B3">
              <w:rPr>
                <w:rStyle w:val="Odkaznapoznmkupodiarou"/>
              </w:rPr>
              <w:footnoteReference w:id="12"/>
            </w:r>
            <w:r w:rsidR="002C55B3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D77D45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98047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0A3034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980470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lastRenderedPageBreak/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541125">
        <w:trPr>
          <w:trHeight w:val="851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0021F8" w:rsidRPr="00C05D70" w:rsidTr="00A81E69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D60283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0021F8" w:rsidRPr="00C05D70" w:rsidTr="00A81E69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E52A48" w:rsidRDefault="00770188" w:rsidP="00A81E69">
            <w:pPr>
              <w:spacing w:before="120" w:after="120" w:line="288" w:lineRule="auto"/>
              <w:ind w:left="629" w:hanging="629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0021F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FC600A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0021F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FC600A" w:rsidRPr="006B6DB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Zvýšenie atraktivity a prepravnej kapacity nemotorovej dopravy (predovšetkým cyklistickej dopravy) </w:t>
            </w:r>
            <w:r w:rsidR="00281C79">
              <w:rPr>
                <w:rFonts w:ascii="Arial" w:hAnsi="Arial" w:cs="Arial"/>
                <w:b/>
                <w:bCs/>
                <w:sz w:val="19"/>
                <w:szCs w:val="19"/>
              </w:rPr>
              <w:br/>
            </w:r>
            <w:r w:rsidR="00FC600A" w:rsidRPr="006B6DB5">
              <w:rPr>
                <w:rFonts w:ascii="Arial" w:hAnsi="Arial" w:cs="Arial"/>
                <w:b/>
                <w:bCs/>
                <w:sz w:val="19"/>
                <w:szCs w:val="19"/>
              </w:rPr>
              <w:t>na celkovom počte prepravených osôb</w:t>
            </w:r>
            <w:r w:rsidR="00FC600A"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A81E69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A81E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A81E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Výrazný príspevok projektu k priorite 16 Stratégie rozvoja verejnej osobnej a nemotorovej dopravy v SR do roku 2020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C05D70" w:rsidRDefault="00B10736" w:rsidP="00A81E6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Pr="00C05D70" w:rsidRDefault="008C4829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773533350"/>
                <w:placeholder>
                  <w:docPart w:val="7DB757FAC69845F59EF72EF62BA016E4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Komplementarita s aktivitami OPII, OPD a IROP a/alebo OPBK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8C4829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237939381"/>
                <w:placeholder>
                  <w:docPart w:val="DE107DCB202141118E80E7EB03CABFE2"/>
                </w:placeholder>
                <w:showingPlcHdr/>
                <w:comboBox>
                  <w:listItem w:displayText="0 " w:value="0 "/>
                  <w:listItem w:displayText="4" w:value="4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1.9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rozvoju sídelných štruktúr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8C4829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289977806"/>
                <w:placeholder>
                  <w:docPart w:val="228638A6C44A44D18BA5DC05DA330E8D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1.10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 projektu k odľahčeniu cyklistickej dopravy z pozemných komunikácií zaťažených automobilovou dopravou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164216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8C4829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540045833"/>
                <w:placeholder>
                  <w:docPart w:val="A4D896E7E97B4158848F762CA753F8E0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6B6DB5">
              <w:rPr>
                <w:rFonts w:ascii="Arial" w:eastAsia="Helvetica" w:hAnsi="Arial" w:cs="Arial"/>
                <w:sz w:val="19"/>
                <w:szCs w:val="19"/>
              </w:rPr>
              <w:t>Príspevok projektu k 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6B6DB5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8C4829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56598783"/>
                <w:placeholder>
                  <w:docPart w:val="DF073B05728C4C9DAF0786F682908E18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125176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FE0EF9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8C4829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905120460"/>
                <w:placeholder>
                  <w:docPart w:val="271E33FE4FCE4AB4A4B0CA59BB5DB609"/>
                </w:placeholder>
                <w:showingPlcHdr/>
                <w:comboBox>
                  <w:listItem w:displayText="0 " w:value="0 "/>
                  <w:listItem w:displayText="1" w:value="1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RPr="00C05D70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016B9C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Default="00B10736" w:rsidP="00A81E69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10736" w:rsidRDefault="008C4829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913534808"/>
                <w:placeholder>
                  <w:docPart w:val="1CA72ABDD16A4665A6CAC114F4429464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B1073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B10736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3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96197263"/>
            <w:placeholder>
              <w:docPart w:val="BD7462E631E547A38CB46B771B532F2E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81C79" w:rsidRDefault="00281C79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B10736" w:rsidRPr="00C05D70" w:rsidTr="00A81E69">
        <w:trPr>
          <w:trHeight w:val="1276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74553549"/>
            <w:placeholder>
              <w:docPart w:val="81906209E7774DFEBC6D370F1DF75D70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10C32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zvýšeniu bezpečnosti na komunikáciách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81410658"/>
            <w:placeholder>
              <w:docPart w:val="01C19275F0A84771AC42AB6E979B702D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CA23A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zvýšeniu úrovne infraštruktúry pre nemotorovú dopravu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16421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50320023"/>
            <w:placeholder>
              <w:docPart w:val="465F9FE008AC4497B678B8E9F42632F7"/>
            </w:placeholder>
            <w:showingPlcHdr/>
            <w:comboBox>
              <w:listItem w:displayText="0 " w:value="0 "/>
              <w:listItem w:displayText="1" w:value="1"/>
              <w:listItem w:displayText="3" w:value="3"/>
              <w:listItem w:displayText="5" w:value="5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CA23A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redukcii automobilovej dopravy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AC37F1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63143725"/>
            <w:placeholder>
              <w:docPart w:val="99D8BC0DED1D484C9B92FF75ACF596DE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10428058"/>
            <w:placeholder>
              <w:docPart w:val="6EEC72E7806F40C6B83DD8CF79119EA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72060904"/>
            <w:placeholder>
              <w:docPart w:val="65BAF42A172142DD84DAA030539DE49C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86897653"/>
            <w:placeholder>
              <w:docPart w:val="EE326A19338C4B0F9F51D2BB84703C77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10736" w:rsidRPr="00C05D70" w:rsidTr="00A81E69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B10736" w:rsidRPr="00FE0EF9" w:rsidDel="00D227FA" w:rsidRDefault="00B10736" w:rsidP="00A81E6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B10736" w:rsidRPr="00E40A77" w:rsidDel="00D227FA" w:rsidRDefault="00B10736" w:rsidP="00A81E69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15927737"/>
            <w:placeholder>
              <w:docPart w:val="9FB43EBF163A45E0BF82AD31485C276F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B10736" w:rsidDel="00D227FA" w:rsidRDefault="00B10736" w:rsidP="00A81E6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B10736" w:rsidDel="00D227FA" w:rsidRDefault="00B10736" w:rsidP="00A81E6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B10736" w:rsidRPr="00C05D70" w:rsidRDefault="00B1073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/>
    <w:p w:rsidR="00D43E91" w:rsidRDefault="00D43E91" w:rsidP="00D43E91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7"/>
        <w:tblW w:w="5000" w:type="pct"/>
        <w:tblLook w:val="04A0" w:firstRow="1" w:lastRow="0" w:firstColumn="1" w:lastColumn="0" w:noHBand="0" w:noVBand="1"/>
      </w:tblPr>
      <w:tblGrid>
        <w:gridCol w:w="1652"/>
        <w:gridCol w:w="9361"/>
        <w:gridCol w:w="1227"/>
        <w:gridCol w:w="2018"/>
        <w:gridCol w:w="1123"/>
      </w:tblGrid>
      <w:tr w:rsidR="00D43E91" w:rsidTr="00D43E91">
        <w:tc>
          <w:tcPr>
            <w:tcW w:w="5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Hodnotenie/bodová škála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P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D43E91" w:rsidTr="00D43E91">
        <w:trPr>
          <w:trHeight w:val="116"/>
        </w:trPr>
        <w:tc>
          <w:tcPr>
            <w:tcW w:w="5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43E91" w:rsidRPr="00D43E91" w:rsidRDefault="00D43E9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Národnou stratégiou rozvoja cyklistickej dopravy a cykloturistiky v Slovenskej republike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 Súlad projektu s Regionálnou integrovanou územnou stratégiou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1.4 Súlad projektu s Plánom udržateľnej mobility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1.5 Príspevok projektu k zvýšeniu podielu cyklistickej dopravy na celkovej deľbe prepravnej práce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1.6 Súlad projektu s horizontálnym princípom nediskriminácia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1.7 Výrazný príspevok projektu k priorite 16 Stratégie rozvoja verejnej osobnej a nemotorovej dopravy v SR do r. 2020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43E91" w:rsidTr="00D43E91">
        <w:trPr>
          <w:trHeight w:val="16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1.8 Komplementarita s aktivitami OPII, OPD, IROP a/alebo OPBK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16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1.9 Príspevok projektu k rozvoju sídelných štruktúr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1.10 Príspevok projektu k odľahčeniu cyklistickej dopravy z PK zaťažených automobilovou dopravou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1.11 Príspevok projektu k integrovaným operáciám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1.12 Príspevok projektu k plneniu cieľov Stratégie EÚ pre dunajský región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D43E91" w:rsidTr="00D43E91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4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21</w:t>
            </w:r>
          </w:p>
        </w:tc>
      </w:tr>
      <w:tr w:rsidR="00D43E91" w:rsidTr="00D43E91">
        <w:trPr>
          <w:trHeight w:val="135"/>
        </w:trPr>
        <w:tc>
          <w:tcPr>
            <w:tcW w:w="5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43E91" w:rsidRPr="00D43E91" w:rsidRDefault="00D43E9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2.1. Vhodnosť a prepojenosť navrhovaných aktivít projektu vo vzťahu k vých. situácii a k stanoveným cieľom projektu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43E91" w:rsidTr="00D43E91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43E91" w:rsidTr="00D43E91">
        <w:trPr>
          <w:trHeight w:val="6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MU s ohľadom na časové, finančné a vecné hľadisko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43E91" w:rsidTr="00D43E9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2.4 Príspevok projektu k zvýšeniu bezpečnosti na komunikáciách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43E91" w:rsidTr="00D43E91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2.5 Príspevok projektu k zvýšeniu úrovne infraštruktúry pre nemotorovú dopravu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2.6 Príspevok projektu k redukcii automobilovej dopravy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43E91" w:rsidTr="00D43E91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4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25</w:t>
            </w:r>
          </w:p>
        </w:tc>
      </w:tr>
      <w:tr w:rsidR="00D43E91" w:rsidTr="00D43E91">
        <w:trPr>
          <w:trHeight w:val="180"/>
        </w:trPr>
        <w:tc>
          <w:tcPr>
            <w:tcW w:w="5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43E91" w:rsidRPr="00D43E91" w:rsidRDefault="00D43E9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43E91" w:rsidTr="00D43E91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43E91" w:rsidTr="00D43E91">
        <w:trPr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Pr="00CC746F" w:rsidRDefault="00D43E9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4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274"/>
        </w:trPr>
        <w:tc>
          <w:tcPr>
            <w:tcW w:w="5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43E91" w:rsidRPr="00D43E91" w:rsidRDefault="00D43E9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43E9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43E91" w:rsidTr="00D43E91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43E91" w:rsidTr="00D43E91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43E91" w:rsidTr="00D43E91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4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3E91" w:rsidRDefault="00D43E9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D43E91" w:rsidTr="00D43E91">
        <w:tc>
          <w:tcPr>
            <w:tcW w:w="397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43E91" w:rsidRDefault="00D43E9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43E91" w:rsidRDefault="00D43E9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60</w:t>
            </w:r>
          </w:p>
        </w:tc>
      </w:tr>
    </w:tbl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FE2613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A81E69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60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CD4C9E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980470">
        <w:trPr>
          <w:trHeight w:val="680"/>
          <w:jc w:val="center"/>
        </w:trPr>
        <w:tc>
          <w:tcPr>
            <w:tcW w:w="3885" w:type="dxa"/>
            <w:shd w:val="clear" w:color="auto" w:fill="CCFFFF"/>
          </w:tcPr>
          <w:p w:rsidR="00980470" w:rsidRPr="00C05D70" w:rsidRDefault="00980470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980470" w:rsidRPr="00B60573" w:rsidRDefault="00980470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2C55B3" w:rsidRDefault="00980470" w:rsidP="002C55B3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77D45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77D45">
              <w:t>.</w:t>
            </w:r>
            <w:r w:rsidR="002C55B3">
              <w:t xml:space="preserve"> </w:t>
            </w:r>
            <w:r w:rsidR="002C55B3">
              <w:rPr>
                <w:rStyle w:val="Odkaznapoznmkupodiarou"/>
              </w:rPr>
              <w:footnoteReference w:id="28"/>
            </w:r>
            <w:r w:rsidR="002C55B3">
              <w:rPr>
                <w:rFonts w:eastAsiaTheme="minorHAnsi" w:cs="Times New Roman"/>
                <w:szCs w:val="24"/>
              </w:rPr>
              <w:t xml:space="preserve"> </w:t>
            </w:r>
          </w:p>
          <w:p w:rsidR="00980470" w:rsidRPr="00C05D70" w:rsidRDefault="00980470" w:rsidP="00D77D45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980470" w:rsidRPr="00B341AC" w:rsidRDefault="00980470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980470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980470" w:rsidRPr="00B341AC" w:rsidRDefault="00980470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80470" w:rsidRPr="00C05D70" w:rsidRDefault="00980470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80470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980470" w:rsidRPr="00B341AC" w:rsidRDefault="00980470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A81E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F50" w:rsidRDefault="00724F50" w:rsidP="009B44B8">
      <w:pPr>
        <w:spacing w:after="0" w:line="240" w:lineRule="auto"/>
      </w:pPr>
      <w:r>
        <w:separator/>
      </w:r>
    </w:p>
  </w:endnote>
  <w:endnote w:type="continuationSeparator" w:id="0">
    <w:p w:rsidR="00724F50" w:rsidRDefault="00724F50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583" w:rsidRDefault="0009658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BC2868" w:rsidP="00BC2868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572D39">
      <w:rPr>
        <w:rFonts w:ascii="Arial" w:hAnsi="Arial" w:cs="Arial"/>
        <w:sz w:val="16"/>
        <w:szCs w:val="16"/>
      </w:rPr>
      <w:t>10</w:t>
    </w:r>
    <w:ins w:id="2" w:author="OM" w:date="2020-02-24T10:03:00Z">
      <w:r w:rsidR="00096583">
        <w:rPr>
          <w:rFonts w:ascii="Arial" w:hAnsi="Arial" w:cs="Arial"/>
          <w:sz w:val="16"/>
          <w:szCs w:val="16"/>
        </w:rPr>
        <w:t>.1</w:t>
      </w:r>
    </w:ins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2811C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2811CF">
          <w:rPr>
            <w:rFonts w:ascii="Arial" w:hAnsi="Arial" w:cs="Arial"/>
            <w:sz w:val="16"/>
            <w:szCs w:val="16"/>
          </w:rPr>
          <w:fldChar w:fldCharType="begin"/>
        </w:r>
        <w:r w:rsidR="00AE6EF6" w:rsidRPr="002811C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2811CF">
          <w:rPr>
            <w:rFonts w:ascii="Arial" w:hAnsi="Arial" w:cs="Arial"/>
            <w:sz w:val="16"/>
            <w:szCs w:val="16"/>
          </w:rPr>
          <w:fldChar w:fldCharType="separate"/>
        </w:r>
        <w:r w:rsidR="008C4829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2811C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868" w:rsidRDefault="00BC2868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572D39">
      <w:rPr>
        <w:rFonts w:ascii="Arial" w:hAnsi="Arial" w:cs="Arial"/>
        <w:sz w:val="16"/>
        <w:szCs w:val="16"/>
      </w:rPr>
      <w:t>10</w:t>
    </w:r>
    <w:ins w:id="3" w:author="OM" w:date="2020-02-24T10:03:00Z">
      <w:r w:rsidR="00096583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F50" w:rsidRDefault="00724F50" w:rsidP="009B44B8">
      <w:pPr>
        <w:spacing w:after="0" w:line="240" w:lineRule="auto"/>
      </w:pPr>
      <w:r>
        <w:separator/>
      </w:r>
    </w:p>
  </w:footnote>
  <w:footnote w:type="continuationSeparator" w:id="0">
    <w:p w:rsidR="00724F50" w:rsidRDefault="00724F50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A81E69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980470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980470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6">
    <w:p w:rsidR="00377E59" w:rsidRDefault="00377E59" w:rsidP="00AE2DA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AE2DA4">
        <w:rPr>
          <w:rFonts w:ascii="Arial" w:hAnsi="Arial" w:cs="Arial"/>
          <w:sz w:val="16"/>
          <w:szCs w:val="16"/>
        </w:rPr>
        <w:t xml:space="preserve">. </w:t>
      </w:r>
      <w:r w:rsidR="00024DDA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282177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677022">
        <w:rPr>
          <w:rFonts w:ascii="Arial" w:hAnsi="Arial" w:cs="Arial"/>
          <w:sz w:val="16"/>
          <w:szCs w:val="16"/>
        </w:rPr>
        <w:t xml:space="preserve">právne </w:t>
      </w:r>
      <w:r w:rsidR="00282177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ins w:id="0" w:author="OM" w:date="2020-02-28T08:43:00Z">
        <w:r w:rsidR="008C4829" w:rsidRPr="008C4829">
          <w:rPr>
            <w:rFonts w:ascii="Arial" w:hAnsi="Arial" w:cs="Arial"/>
            <w:sz w:val="16"/>
            <w:szCs w:val="16"/>
          </w:rPr>
          <w:t xml:space="preserve"> </w:t>
        </w:r>
        <w:r w:rsidR="008C4829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  <w:bookmarkStart w:id="1" w:name="_GoBack"/>
      <w:bookmarkEnd w:id="1"/>
    </w:p>
  </w:footnote>
  <w:footnote w:id="7">
    <w:p w:rsidR="00AE6EF6" w:rsidRDefault="00AE6EF6" w:rsidP="0041095F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0A3034">
        <w:rPr>
          <w:rFonts w:ascii="Arial" w:hAnsi="Arial" w:cs="Arial"/>
          <w:sz w:val="16"/>
          <w:szCs w:val="16"/>
        </w:rPr>
        <w:t xml:space="preserve"> </w:t>
      </w:r>
      <w:r w:rsidR="000A3034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980470" w:rsidRPr="00B74A0D" w:rsidRDefault="00980470" w:rsidP="00FB55E7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2C55B3" w:rsidRDefault="002C55B3" w:rsidP="002C55B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980470" w:rsidRDefault="00980470" w:rsidP="0098047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7C51E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7C51E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980470" w:rsidRDefault="00980470" w:rsidP="009804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A81E69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 w:rsidRPr="00A81E69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 w:rsidR="00980470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980470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A81E6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Pr="00A81E69">
        <w:rPr>
          <w:rFonts w:ascii="Arial" w:hAnsi="Arial" w:cs="Arial"/>
          <w:color w:val="000000" w:themeColor="text1"/>
          <w:sz w:val="16"/>
          <w:szCs w:val="16"/>
        </w:rPr>
        <w:t>3</w:t>
      </w:r>
      <w:r w:rsidR="00FE2613" w:rsidRPr="00A81E69">
        <w:rPr>
          <w:rFonts w:ascii="Arial" w:hAnsi="Arial" w:cs="Arial"/>
          <w:color w:val="000000" w:themeColor="text1"/>
          <w:sz w:val="16"/>
          <w:szCs w:val="16"/>
        </w:rPr>
        <w:t>6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CD4C9E" w:rsidRPr="00CD4C9E">
        <w:rPr>
          <w:rFonts w:ascii="Arial" w:hAnsi="Arial" w:cs="Arial"/>
          <w:sz w:val="16"/>
          <w:szCs w:val="16"/>
        </w:rPr>
        <w:t xml:space="preserve"> </w:t>
      </w:r>
      <w:r w:rsidR="00CD4C9E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980470" w:rsidRDefault="00980470" w:rsidP="00374D1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2C55B3" w:rsidRDefault="002C55B3" w:rsidP="002C55B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980470" w:rsidRPr="009F1B0E" w:rsidRDefault="00980470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980470" w:rsidRPr="009F1B0E" w:rsidRDefault="00980470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980470" w:rsidRDefault="00980470" w:rsidP="0098047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7C51E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7C51E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980470" w:rsidRDefault="00980470" w:rsidP="009804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583" w:rsidRDefault="0009658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583" w:rsidRDefault="0009658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DDA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96583"/>
    <w:rsid w:val="000A3034"/>
    <w:rsid w:val="000C53F2"/>
    <w:rsid w:val="000D39BE"/>
    <w:rsid w:val="000E371D"/>
    <w:rsid w:val="000F3D3D"/>
    <w:rsid w:val="00105536"/>
    <w:rsid w:val="0010760D"/>
    <w:rsid w:val="00116FE7"/>
    <w:rsid w:val="00125176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2139AE"/>
    <w:rsid w:val="0022265F"/>
    <w:rsid w:val="002452DA"/>
    <w:rsid w:val="0024799D"/>
    <w:rsid w:val="002517F7"/>
    <w:rsid w:val="00263DEB"/>
    <w:rsid w:val="00275318"/>
    <w:rsid w:val="002811CF"/>
    <w:rsid w:val="00281C79"/>
    <w:rsid w:val="00282177"/>
    <w:rsid w:val="00285341"/>
    <w:rsid w:val="00290A6E"/>
    <w:rsid w:val="002A0D79"/>
    <w:rsid w:val="002B480E"/>
    <w:rsid w:val="002B6093"/>
    <w:rsid w:val="002B60FE"/>
    <w:rsid w:val="002B7C9C"/>
    <w:rsid w:val="002C149E"/>
    <w:rsid w:val="002C2033"/>
    <w:rsid w:val="002C2724"/>
    <w:rsid w:val="002C55B3"/>
    <w:rsid w:val="003156CE"/>
    <w:rsid w:val="00317176"/>
    <w:rsid w:val="00323FF3"/>
    <w:rsid w:val="003377A7"/>
    <w:rsid w:val="003413E7"/>
    <w:rsid w:val="003503DB"/>
    <w:rsid w:val="003639C8"/>
    <w:rsid w:val="00366D1A"/>
    <w:rsid w:val="00377E59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56E14"/>
    <w:rsid w:val="004669CF"/>
    <w:rsid w:val="004748A9"/>
    <w:rsid w:val="004841E3"/>
    <w:rsid w:val="004B0BB8"/>
    <w:rsid w:val="004C16E7"/>
    <w:rsid w:val="004D176E"/>
    <w:rsid w:val="0051190E"/>
    <w:rsid w:val="00517659"/>
    <w:rsid w:val="005349B4"/>
    <w:rsid w:val="00536A05"/>
    <w:rsid w:val="00541125"/>
    <w:rsid w:val="005503DB"/>
    <w:rsid w:val="005539D7"/>
    <w:rsid w:val="00561A53"/>
    <w:rsid w:val="00562B5A"/>
    <w:rsid w:val="00572D39"/>
    <w:rsid w:val="00576E70"/>
    <w:rsid w:val="005868DB"/>
    <w:rsid w:val="0059072E"/>
    <w:rsid w:val="00594D26"/>
    <w:rsid w:val="00595C97"/>
    <w:rsid w:val="00597067"/>
    <w:rsid w:val="005A2204"/>
    <w:rsid w:val="005B1E08"/>
    <w:rsid w:val="005C7F16"/>
    <w:rsid w:val="005D0651"/>
    <w:rsid w:val="005D16C2"/>
    <w:rsid w:val="005D54AB"/>
    <w:rsid w:val="006267ED"/>
    <w:rsid w:val="006300A5"/>
    <w:rsid w:val="0063252F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77022"/>
    <w:rsid w:val="006837C5"/>
    <w:rsid w:val="006909F8"/>
    <w:rsid w:val="00695365"/>
    <w:rsid w:val="006A08A6"/>
    <w:rsid w:val="006A0FA0"/>
    <w:rsid w:val="006C4992"/>
    <w:rsid w:val="006D149B"/>
    <w:rsid w:val="006D5D4D"/>
    <w:rsid w:val="00700482"/>
    <w:rsid w:val="0070283F"/>
    <w:rsid w:val="00705B68"/>
    <w:rsid w:val="00712611"/>
    <w:rsid w:val="00712F7D"/>
    <w:rsid w:val="0071726E"/>
    <w:rsid w:val="0072173B"/>
    <w:rsid w:val="00724F50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C51E4"/>
    <w:rsid w:val="007D3036"/>
    <w:rsid w:val="007D4DD4"/>
    <w:rsid w:val="007D61AF"/>
    <w:rsid w:val="007E7961"/>
    <w:rsid w:val="007F49BE"/>
    <w:rsid w:val="007F4A58"/>
    <w:rsid w:val="007F5109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506C"/>
    <w:rsid w:val="00887D16"/>
    <w:rsid w:val="008A4983"/>
    <w:rsid w:val="008A7DBF"/>
    <w:rsid w:val="008B4E86"/>
    <w:rsid w:val="008C4829"/>
    <w:rsid w:val="00914FE9"/>
    <w:rsid w:val="009175AF"/>
    <w:rsid w:val="00944BAA"/>
    <w:rsid w:val="0095715A"/>
    <w:rsid w:val="00965BFD"/>
    <w:rsid w:val="00977107"/>
    <w:rsid w:val="0098005C"/>
    <w:rsid w:val="00980470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7B8E"/>
    <w:rsid w:val="00A17D46"/>
    <w:rsid w:val="00A207AB"/>
    <w:rsid w:val="00A20F6F"/>
    <w:rsid w:val="00A2481D"/>
    <w:rsid w:val="00A3065E"/>
    <w:rsid w:val="00A334CD"/>
    <w:rsid w:val="00A400CE"/>
    <w:rsid w:val="00A601A7"/>
    <w:rsid w:val="00A6263E"/>
    <w:rsid w:val="00A634E1"/>
    <w:rsid w:val="00A64E0E"/>
    <w:rsid w:val="00A66794"/>
    <w:rsid w:val="00A72107"/>
    <w:rsid w:val="00A75FBD"/>
    <w:rsid w:val="00A80A00"/>
    <w:rsid w:val="00A81E69"/>
    <w:rsid w:val="00A831E6"/>
    <w:rsid w:val="00A83B90"/>
    <w:rsid w:val="00A853A5"/>
    <w:rsid w:val="00A8642D"/>
    <w:rsid w:val="00A9035D"/>
    <w:rsid w:val="00A93A95"/>
    <w:rsid w:val="00AC2549"/>
    <w:rsid w:val="00AD08CE"/>
    <w:rsid w:val="00AD14B0"/>
    <w:rsid w:val="00AE0EE7"/>
    <w:rsid w:val="00AE2DA4"/>
    <w:rsid w:val="00AE4439"/>
    <w:rsid w:val="00AE6EF6"/>
    <w:rsid w:val="00B10736"/>
    <w:rsid w:val="00B20440"/>
    <w:rsid w:val="00B2461A"/>
    <w:rsid w:val="00B26418"/>
    <w:rsid w:val="00B341AC"/>
    <w:rsid w:val="00B50A6D"/>
    <w:rsid w:val="00B60573"/>
    <w:rsid w:val="00B6172E"/>
    <w:rsid w:val="00B65D26"/>
    <w:rsid w:val="00B66F4A"/>
    <w:rsid w:val="00B81739"/>
    <w:rsid w:val="00B81782"/>
    <w:rsid w:val="00B84735"/>
    <w:rsid w:val="00B90F9C"/>
    <w:rsid w:val="00B95BA5"/>
    <w:rsid w:val="00BA2B79"/>
    <w:rsid w:val="00BA7E3E"/>
    <w:rsid w:val="00BB4138"/>
    <w:rsid w:val="00BC2868"/>
    <w:rsid w:val="00BE764E"/>
    <w:rsid w:val="00C05D70"/>
    <w:rsid w:val="00C414AA"/>
    <w:rsid w:val="00C41E42"/>
    <w:rsid w:val="00C47C05"/>
    <w:rsid w:val="00C571C4"/>
    <w:rsid w:val="00C708C3"/>
    <w:rsid w:val="00C910BF"/>
    <w:rsid w:val="00C94A5B"/>
    <w:rsid w:val="00CA0B71"/>
    <w:rsid w:val="00CA39A3"/>
    <w:rsid w:val="00CB4BAD"/>
    <w:rsid w:val="00CC746F"/>
    <w:rsid w:val="00CC7D70"/>
    <w:rsid w:val="00CD22E0"/>
    <w:rsid w:val="00CD4C9E"/>
    <w:rsid w:val="00CE0D6E"/>
    <w:rsid w:val="00D0570A"/>
    <w:rsid w:val="00D0779C"/>
    <w:rsid w:val="00D14CF2"/>
    <w:rsid w:val="00D227FA"/>
    <w:rsid w:val="00D43E91"/>
    <w:rsid w:val="00D579BA"/>
    <w:rsid w:val="00D7136A"/>
    <w:rsid w:val="00D77D45"/>
    <w:rsid w:val="00D865D3"/>
    <w:rsid w:val="00DB3D85"/>
    <w:rsid w:val="00DB78E1"/>
    <w:rsid w:val="00DC070A"/>
    <w:rsid w:val="00DC1212"/>
    <w:rsid w:val="00DC3A27"/>
    <w:rsid w:val="00DC5CE2"/>
    <w:rsid w:val="00DF3226"/>
    <w:rsid w:val="00E1266C"/>
    <w:rsid w:val="00E1543C"/>
    <w:rsid w:val="00E23C50"/>
    <w:rsid w:val="00E30A1B"/>
    <w:rsid w:val="00E3284D"/>
    <w:rsid w:val="00E32EBC"/>
    <w:rsid w:val="00E45FED"/>
    <w:rsid w:val="00E52A48"/>
    <w:rsid w:val="00E55862"/>
    <w:rsid w:val="00E83D82"/>
    <w:rsid w:val="00E9249D"/>
    <w:rsid w:val="00EA7774"/>
    <w:rsid w:val="00EB1FDC"/>
    <w:rsid w:val="00EC6DF3"/>
    <w:rsid w:val="00ED45FB"/>
    <w:rsid w:val="00EF1B39"/>
    <w:rsid w:val="00EF23AD"/>
    <w:rsid w:val="00F0092F"/>
    <w:rsid w:val="00F12F08"/>
    <w:rsid w:val="00F147E9"/>
    <w:rsid w:val="00F169A7"/>
    <w:rsid w:val="00F24DF9"/>
    <w:rsid w:val="00F6568E"/>
    <w:rsid w:val="00F72158"/>
    <w:rsid w:val="00F77B50"/>
    <w:rsid w:val="00F80307"/>
    <w:rsid w:val="00F84B30"/>
    <w:rsid w:val="00F95E11"/>
    <w:rsid w:val="00FB0AB2"/>
    <w:rsid w:val="00FC2EA4"/>
    <w:rsid w:val="00FC600A"/>
    <w:rsid w:val="00FD028A"/>
    <w:rsid w:val="00FE0EF9"/>
    <w:rsid w:val="00FE2613"/>
    <w:rsid w:val="00FF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4DF5FCD9-C616-4425-9422-FAF3E0586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7">
    <w:name w:val="Table Grid7"/>
    <w:basedOn w:val="Normlnatabuka"/>
    <w:uiPriority w:val="39"/>
    <w:rsid w:val="00D43E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FB78F2ADB2FC4DE79FFE442502AB3D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9BDA74-6B31-447D-9DAB-C2C64A83F2A4}"/>
      </w:docPartPr>
      <w:docPartBody>
        <w:p w:rsidR="00AA4049" w:rsidRDefault="00C338EA" w:rsidP="00C338EA">
          <w:pPr>
            <w:pStyle w:val="FB78F2ADB2FC4DE79FFE442502AB3DC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DF00A9A64E54D69A0AD4BB94AC0BD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C7884D-C99E-4AE6-BA08-1DE0B17F05B0}"/>
      </w:docPartPr>
      <w:docPartBody>
        <w:p w:rsidR="00AA4049" w:rsidRDefault="00C338EA" w:rsidP="00C338EA">
          <w:pPr>
            <w:pStyle w:val="6DF00A9A64E54D69A0AD4BB94AC0BD3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8613788C3AB4C428365D60407D77E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2EFDA4-0D2B-48C3-86F9-38B3C1D32220}"/>
      </w:docPartPr>
      <w:docPartBody>
        <w:p w:rsidR="00AA4049" w:rsidRDefault="00C338EA" w:rsidP="00C338EA">
          <w:pPr>
            <w:pStyle w:val="F8613788C3AB4C428365D60407D77E7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388E611CBF44D1F891924ED5B2924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9227FC-4F48-45E0-BC34-070DA6C3D7B6}"/>
      </w:docPartPr>
      <w:docPartBody>
        <w:p w:rsidR="00AA4049" w:rsidRDefault="00C338EA" w:rsidP="00C338EA">
          <w:pPr>
            <w:pStyle w:val="5388E611CBF44D1F891924ED5B29245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BDA62D2D154980981DECF5EFCFE0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54C041-EB8E-4258-896C-1F7134117692}"/>
      </w:docPartPr>
      <w:docPartBody>
        <w:p w:rsidR="00AA4049" w:rsidRDefault="00C338EA" w:rsidP="00C338EA">
          <w:pPr>
            <w:pStyle w:val="49BDA62D2D154980981DECF5EFCFE0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208CECFB0D94FEDBF5BEF46D55205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7E3B50-6A46-41AE-9F6A-1D3501FEAC24}"/>
      </w:docPartPr>
      <w:docPartBody>
        <w:p w:rsidR="00AA4049" w:rsidRDefault="00C338EA" w:rsidP="00C338EA">
          <w:pPr>
            <w:pStyle w:val="C208CECFB0D94FEDBF5BEF46D55205D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6503E80D2684DC9A3D793B18D0775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382B26-1C5C-4D5B-9791-03AB6CF106D0}"/>
      </w:docPartPr>
      <w:docPartBody>
        <w:p w:rsidR="00AA4049" w:rsidRDefault="00C338EA" w:rsidP="00C338EA">
          <w:pPr>
            <w:pStyle w:val="A6503E80D2684DC9A3D793B18D0775E3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5C271D7AF0A4E89A6799F6F8B1087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19F738-7245-4F50-89B9-1A438A5DFB1C}"/>
      </w:docPartPr>
      <w:docPartBody>
        <w:p w:rsidR="00AA4049" w:rsidRDefault="00C338EA" w:rsidP="00C338EA">
          <w:pPr>
            <w:pStyle w:val="C5C271D7AF0A4E89A6799F6F8B1087A7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3D9B3D67CF84428B7BF9578E661C4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8AA8AB-190E-4787-BA45-7C8F6FCE283C}"/>
      </w:docPartPr>
      <w:docPartBody>
        <w:p w:rsidR="00AA4049" w:rsidRDefault="00C338EA" w:rsidP="00C338EA">
          <w:pPr>
            <w:pStyle w:val="63D9B3D67CF84428B7BF9578E661C49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DB757FAC69845F59EF72EF62BA016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1AB92E-AF4E-457C-8AD9-91F685C90FA9}"/>
      </w:docPartPr>
      <w:docPartBody>
        <w:p w:rsidR="00AA4049" w:rsidRDefault="00C338EA" w:rsidP="00C338EA">
          <w:pPr>
            <w:pStyle w:val="7DB757FAC69845F59EF72EF62BA016E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E107DCB202141118E80E7EB03CABF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D6D427-FEBB-43C4-8824-5151BA963048}"/>
      </w:docPartPr>
      <w:docPartBody>
        <w:p w:rsidR="00AA4049" w:rsidRDefault="00C338EA" w:rsidP="00C338EA">
          <w:pPr>
            <w:pStyle w:val="DE107DCB202141118E80E7EB03CABF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28638A6C44A44D18BA5DC05DA330E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88A8B8-F2BC-4EA5-9104-607D6073DD0D}"/>
      </w:docPartPr>
      <w:docPartBody>
        <w:p w:rsidR="00AA4049" w:rsidRDefault="00C338EA" w:rsidP="00C338EA">
          <w:pPr>
            <w:pStyle w:val="228638A6C44A44D18BA5DC05DA330E8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4D896E7E97B4158848F762CA753F8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6B68D4-04CC-44A5-BE79-2B1B1D04523E}"/>
      </w:docPartPr>
      <w:docPartBody>
        <w:p w:rsidR="00AA4049" w:rsidRDefault="00C338EA" w:rsidP="00C338EA">
          <w:pPr>
            <w:pStyle w:val="A4D896E7E97B4158848F762CA753F8E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F073B05728C4C9DAF0786F682908E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DC5F29-9FD4-4983-8AD2-AF4135B31C4D}"/>
      </w:docPartPr>
      <w:docPartBody>
        <w:p w:rsidR="00AA4049" w:rsidRDefault="00C338EA" w:rsidP="00C338EA">
          <w:pPr>
            <w:pStyle w:val="DF073B05728C4C9DAF0786F682908E1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1E33FE4FCE4AB4A4B0CA59BB5DB6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69A1EF-5D5E-43AD-808F-588C94081A5D}"/>
      </w:docPartPr>
      <w:docPartBody>
        <w:p w:rsidR="00AA4049" w:rsidRDefault="00C338EA" w:rsidP="00C338EA">
          <w:pPr>
            <w:pStyle w:val="271E33FE4FCE4AB4A4B0CA59BB5DB60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CA72ABDD16A4665A6CAC114F44294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23D39-11D2-42C0-B8D8-E5B807AFEDB5}"/>
      </w:docPartPr>
      <w:docPartBody>
        <w:p w:rsidR="00AA4049" w:rsidRDefault="00C338EA" w:rsidP="00C338EA">
          <w:pPr>
            <w:pStyle w:val="1CA72ABDD16A4665A6CAC114F442946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D7462E631E547A38CB46B771B532F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930308-DFBC-4587-8798-B5DB7A7C2CA8}"/>
      </w:docPartPr>
      <w:docPartBody>
        <w:p w:rsidR="00AA4049" w:rsidRDefault="00C338EA" w:rsidP="00C338EA">
          <w:pPr>
            <w:pStyle w:val="BD7462E631E547A38CB46B771B532F2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1906209E7774DFEBC6D370F1DF75D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FF9FAC-9997-4B60-9599-7471AB66ABC3}"/>
      </w:docPartPr>
      <w:docPartBody>
        <w:p w:rsidR="00AA4049" w:rsidRDefault="00C338EA" w:rsidP="00C338EA">
          <w:pPr>
            <w:pStyle w:val="81906209E7774DFEBC6D370F1DF75D7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1C19275F0A84771AC42AB6E979B70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C6EEE7-EDCD-4799-AF98-2D6365969808}"/>
      </w:docPartPr>
      <w:docPartBody>
        <w:p w:rsidR="00AA4049" w:rsidRDefault="00C338EA" w:rsidP="00C338EA">
          <w:pPr>
            <w:pStyle w:val="01C19275F0A84771AC42AB6E979B702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65F9FE008AC4497B678B8E9F42632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E09DC7-0954-4641-8A3D-57E0C401BEE9}"/>
      </w:docPartPr>
      <w:docPartBody>
        <w:p w:rsidR="00AA4049" w:rsidRDefault="00C338EA" w:rsidP="00C338EA">
          <w:pPr>
            <w:pStyle w:val="465F9FE008AC4497B678B8E9F42632F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9D8BC0DED1D484C9B92FF75ACF596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3B9298-82C6-439A-8E62-31F5A93D27A8}"/>
      </w:docPartPr>
      <w:docPartBody>
        <w:p w:rsidR="00AA4049" w:rsidRDefault="00C338EA" w:rsidP="00C338EA">
          <w:pPr>
            <w:pStyle w:val="99D8BC0DED1D484C9B92FF75ACF596D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EEC72E7806F40C6B83DD8CF79119E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CA6E8C-99D4-47E7-BEAE-B30F4D437CE9}"/>
      </w:docPartPr>
      <w:docPartBody>
        <w:p w:rsidR="00AA4049" w:rsidRDefault="00C338EA" w:rsidP="00C338EA">
          <w:pPr>
            <w:pStyle w:val="6EEC72E7806F40C6B83DD8CF79119E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5BAF42A172142DD84DAA030539DE4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6CC3FB-7095-4023-813D-89F5455D0BD4}"/>
      </w:docPartPr>
      <w:docPartBody>
        <w:p w:rsidR="00AA4049" w:rsidRDefault="00C338EA" w:rsidP="00C338EA">
          <w:pPr>
            <w:pStyle w:val="65BAF42A172142DD84DAA030539DE49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E326A19338C4B0F9F51D2BB84703C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67BF4B-1418-4175-B9D7-EDF786600C6C}"/>
      </w:docPartPr>
      <w:docPartBody>
        <w:p w:rsidR="00AA4049" w:rsidRDefault="00C338EA" w:rsidP="00C338EA">
          <w:pPr>
            <w:pStyle w:val="EE326A19338C4B0F9F51D2BB84703C7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FB43EBF163A45E0BF82AD31485C27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09ECE5-C551-4948-BC0B-D796060726B7}"/>
      </w:docPartPr>
      <w:docPartBody>
        <w:p w:rsidR="00AA4049" w:rsidRDefault="00C338EA" w:rsidP="00C338EA">
          <w:pPr>
            <w:pStyle w:val="9FB43EBF163A45E0BF82AD31485C276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0D19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8345E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1BED"/>
    <w:rsid w:val="008333F7"/>
    <w:rsid w:val="008627B6"/>
    <w:rsid w:val="00882C39"/>
    <w:rsid w:val="008C4614"/>
    <w:rsid w:val="008E088B"/>
    <w:rsid w:val="009D78FC"/>
    <w:rsid w:val="00A623AF"/>
    <w:rsid w:val="00A85B5A"/>
    <w:rsid w:val="00AA4049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  <w:rsid w:val="00FA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8345E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9DFC7233673D451593C8029EF5B4B7A5">
    <w:name w:val="9DFC7233673D451593C8029EF5B4B7A5"/>
    <w:rsid w:val="009D78FC"/>
  </w:style>
  <w:style w:type="paragraph" w:customStyle="1" w:styleId="52008B0103774CB3A215E0DE4C9B6230">
    <w:name w:val="52008B0103774CB3A215E0DE4C9B6230"/>
    <w:rsid w:val="002834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7D718-055C-438A-8C01-3738AC8CF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1279</Words>
  <Characters>7295</Characters>
  <Application>Microsoft Office Word</Application>
  <DocSecurity>0</DocSecurity>
  <Lines>60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8557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42</cp:revision>
  <cp:lastPrinted>2017-11-27T07:54:00Z</cp:lastPrinted>
  <dcterms:created xsi:type="dcterms:W3CDTF">2017-01-05T12:16:00Z</dcterms:created>
  <dcterms:modified xsi:type="dcterms:W3CDTF">2020-02-28T07:43:00Z</dcterms:modified>
</cp:coreProperties>
</file>